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62C290" w14:textId="1F830004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B6CDD" w14:paraId="2562C293" w14:textId="77777777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2C291" w14:textId="77777777" w:rsidR="00CB6CDD" w:rsidRDefault="00CB6CDD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2C292" w14:textId="77777777" w:rsidR="00CB6CDD" w:rsidRPr="00CB6CDD" w:rsidRDefault="008277CB" w:rsidP="00CB6CD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8277CB">
              <w:rPr>
                <w:b/>
                <w:sz w:val="26"/>
                <w:szCs w:val="26"/>
                <w:lang w:val="en-US"/>
              </w:rPr>
              <w:t>203B_258</w:t>
            </w:r>
          </w:p>
        </w:tc>
      </w:tr>
      <w:tr w:rsidR="00CB6CDD" w14:paraId="2562C296" w14:textId="77777777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2C294" w14:textId="77777777" w:rsidR="00CB6CDD" w:rsidRDefault="00CB6CDD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2C295" w14:textId="77777777" w:rsidR="00CB6CDD" w:rsidRPr="008277CB" w:rsidRDefault="00CB6CDD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8277CB">
              <w:rPr>
                <w:b/>
                <w:sz w:val="24"/>
                <w:szCs w:val="24"/>
                <w:lang w:val="en-US"/>
              </w:rPr>
              <w:t>2217902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DE520E" w14:paraId="2FBBF974" w14:textId="77777777" w:rsidTr="0053733C">
        <w:trPr>
          <w:jc w:val="right"/>
        </w:trPr>
        <w:tc>
          <w:tcPr>
            <w:tcW w:w="5500" w:type="dxa"/>
            <w:hideMark/>
          </w:tcPr>
          <w:p w14:paraId="37CC328C" w14:textId="77777777" w:rsidR="00DE520E" w:rsidRDefault="00DE520E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DE520E" w:rsidRPr="006A2A48" w14:paraId="7AC5BA11" w14:textId="77777777" w:rsidTr="0053733C">
        <w:trPr>
          <w:jc w:val="right"/>
        </w:trPr>
        <w:tc>
          <w:tcPr>
            <w:tcW w:w="5500" w:type="dxa"/>
            <w:hideMark/>
          </w:tcPr>
          <w:p w14:paraId="595DB3C0" w14:textId="77777777" w:rsidR="00DE520E" w:rsidRPr="006A2A48" w:rsidRDefault="00DE520E" w:rsidP="0053733C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DE520E" w:rsidRPr="006A2A48" w14:paraId="642E6001" w14:textId="77777777" w:rsidTr="0053733C">
        <w:trPr>
          <w:jc w:val="right"/>
        </w:trPr>
        <w:tc>
          <w:tcPr>
            <w:tcW w:w="5500" w:type="dxa"/>
            <w:hideMark/>
          </w:tcPr>
          <w:p w14:paraId="0E801EE8" w14:textId="77777777" w:rsidR="00DE520E" w:rsidRPr="006A2A48" w:rsidRDefault="00DE520E" w:rsidP="0053733C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DE520E" w:rsidRPr="006A2A48" w14:paraId="6372CCEA" w14:textId="77777777" w:rsidTr="0053733C">
        <w:trPr>
          <w:jc w:val="right"/>
        </w:trPr>
        <w:tc>
          <w:tcPr>
            <w:tcW w:w="5500" w:type="dxa"/>
            <w:hideMark/>
          </w:tcPr>
          <w:p w14:paraId="6225E944" w14:textId="77777777" w:rsidR="00DE520E" w:rsidRPr="006A2A48" w:rsidRDefault="00DE520E" w:rsidP="0053733C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DE520E" w14:paraId="22012527" w14:textId="77777777" w:rsidTr="0053733C">
        <w:trPr>
          <w:trHeight w:val="430"/>
          <w:jc w:val="right"/>
        </w:trPr>
        <w:tc>
          <w:tcPr>
            <w:tcW w:w="5500" w:type="dxa"/>
            <w:hideMark/>
          </w:tcPr>
          <w:p w14:paraId="462C0679" w14:textId="77777777" w:rsidR="00DE520E" w:rsidRDefault="00DE520E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DE520E" w:rsidRPr="006A2A48" w14:paraId="5AC054D3" w14:textId="77777777" w:rsidTr="0053733C">
        <w:trPr>
          <w:trHeight w:val="407"/>
          <w:jc w:val="right"/>
        </w:trPr>
        <w:tc>
          <w:tcPr>
            <w:tcW w:w="5500" w:type="dxa"/>
            <w:hideMark/>
          </w:tcPr>
          <w:p w14:paraId="20FB10CD" w14:textId="77777777" w:rsidR="00DE520E" w:rsidRPr="006A2A48" w:rsidRDefault="00DE520E" w:rsidP="0053733C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2562C29D" w14:textId="77777777" w:rsidR="0026453A" w:rsidRPr="00697DC5" w:rsidRDefault="0026453A" w:rsidP="0026453A"/>
    <w:p w14:paraId="2562C29E" w14:textId="77777777"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14:paraId="2562C29F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522F7E">
        <w:rPr>
          <w:b/>
          <w:sz w:val="26"/>
          <w:szCs w:val="26"/>
        </w:rPr>
        <w:t>(</w:t>
      </w:r>
      <w:r w:rsidR="00486021" w:rsidRPr="00C46111">
        <w:rPr>
          <w:b/>
          <w:sz w:val="26"/>
          <w:szCs w:val="26"/>
        </w:rPr>
        <w:t>Болт М14х50</w:t>
      </w:r>
      <w:r w:rsidR="00522F7E">
        <w:rPr>
          <w:b/>
          <w:sz w:val="26"/>
          <w:szCs w:val="26"/>
        </w:rPr>
        <w:t>)</w:t>
      </w:r>
      <w:r w:rsidR="00C46111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2562C2A0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  <w:bookmarkStart w:id="1" w:name="_GoBack"/>
      <w:bookmarkEnd w:id="1"/>
    </w:p>
    <w:p w14:paraId="2562C2A1" w14:textId="77777777" w:rsidR="00522F7E" w:rsidRDefault="00522F7E" w:rsidP="00522F7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2562C2A2" w14:textId="77777777" w:rsidR="00522F7E" w:rsidRDefault="00522F7E" w:rsidP="00522F7E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14:paraId="2562C2A3" w14:textId="77777777" w:rsidR="00522F7E" w:rsidRDefault="00522F7E" w:rsidP="00522F7E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562C2A4" w14:textId="77777777" w:rsidR="00522F7E" w:rsidRDefault="00522F7E" w:rsidP="00522F7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2562C2A5" w14:textId="77777777" w:rsidR="00522F7E" w:rsidRDefault="00522F7E" w:rsidP="00522F7E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2562C2A6" w14:textId="77777777" w:rsidR="00522F7E" w:rsidRDefault="00522F7E" w:rsidP="00522F7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2562C2A7" w14:textId="77777777" w:rsidR="00522F7E" w:rsidRDefault="00522F7E" w:rsidP="00522F7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2562C2A8" w14:textId="77777777" w:rsidR="00522F7E" w:rsidRDefault="00522F7E" w:rsidP="00522F7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562C2A9" w14:textId="77777777" w:rsidR="00522F7E" w:rsidRDefault="00522F7E" w:rsidP="00522F7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2562C2AA" w14:textId="77777777" w:rsidR="00522F7E" w:rsidRDefault="00522F7E" w:rsidP="00522F7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2562C2AB" w14:textId="77777777" w:rsidR="00522F7E" w:rsidRDefault="00522F7E" w:rsidP="00522F7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2562C2AC" w14:textId="4DC4D16D" w:rsidR="00522F7E" w:rsidRDefault="00522F7E" w:rsidP="00522F7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DE520E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2562C2AD" w14:textId="77777777" w:rsidR="00522F7E" w:rsidRDefault="00522F7E" w:rsidP="00522F7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2562C2AE" w14:textId="77777777" w:rsidR="00522F7E" w:rsidRDefault="00522F7E" w:rsidP="00522F7E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2562C2AF" w14:textId="77777777" w:rsidR="00522F7E" w:rsidRDefault="00522F7E" w:rsidP="00522F7E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2562C2B0" w14:textId="77777777" w:rsidR="00522F7E" w:rsidRDefault="00522F7E" w:rsidP="00522F7E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2562C2B1" w14:textId="77777777" w:rsidR="00522F7E" w:rsidRDefault="00522F7E" w:rsidP="00522F7E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2562C2B2" w14:textId="77777777" w:rsidR="00522F7E" w:rsidRDefault="00522F7E" w:rsidP="00522F7E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2562C2B3" w14:textId="77777777" w:rsidR="00522F7E" w:rsidRDefault="00522F7E" w:rsidP="00522F7E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2562C2B4" w14:textId="77777777" w:rsidR="00522F7E" w:rsidRDefault="00522F7E" w:rsidP="00522F7E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2562C2B5" w14:textId="77777777" w:rsidR="00522F7E" w:rsidRDefault="00522F7E" w:rsidP="00522F7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2562C2B6" w14:textId="77777777" w:rsidR="00522F7E" w:rsidRDefault="00522F7E" w:rsidP="00522F7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2562C2B7" w14:textId="77777777" w:rsidR="00522F7E" w:rsidRDefault="00522F7E" w:rsidP="00522F7E">
      <w:pPr>
        <w:spacing w:line="276" w:lineRule="auto"/>
        <w:rPr>
          <w:sz w:val="24"/>
          <w:szCs w:val="24"/>
        </w:rPr>
      </w:pPr>
    </w:p>
    <w:p w14:paraId="2562C2B8" w14:textId="77777777" w:rsidR="00522F7E" w:rsidRDefault="00522F7E" w:rsidP="00522F7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2562C2B9" w14:textId="77777777" w:rsidR="00522F7E" w:rsidRDefault="00522F7E" w:rsidP="00522F7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2562C2BA" w14:textId="77777777" w:rsidR="00522F7E" w:rsidRDefault="00522F7E" w:rsidP="00522F7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562C2BB" w14:textId="77777777" w:rsidR="00522F7E" w:rsidRDefault="00522F7E" w:rsidP="00522F7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2562C2BC" w14:textId="77777777" w:rsidR="00522F7E" w:rsidRDefault="00522F7E" w:rsidP="00522F7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2562C2BD" w14:textId="77777777" w:rsidR="00522F7E" w:rsidRDefault="00522F7E" w:rsidP="00522F7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562C2BE" w14:textId="77777777" w:rsidR="00522F7E" w:rsidRDefault="00522F7E" w:rsidP="00522F7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2562C2BF" w14:textId="77777777" w:rsidR="00522F7E" w:rsidRDefault="00522F7E" w:rsidP="00522F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2562C2C0" w14:textId="77777777" w:rsidR="00522F7E" w:rsidRDefault="00522F7E" w:rsidP="00522F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2562C2C1" w14:textId="77777777" w:rsidR="00522F7E" w:rsidRDefault="00522F7E" w:rsidP="00522F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2562C2C2" w14:textId="77777777" w:rsidR="00522F7E" w:rsidRDefault="00522F7E" w:rsidP="00522F7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2562C2C3" w14:textId="77777777" w:rsidR="00522F7E" w:rsidRDefault="00522F7E" w:rsidP="00522F7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2562C2C4" w14:textId="77777777" w:rsidR="00522F7E" w:rsidRDefault="00522F7E" w:rsidP="00522F7E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2562C2C5" w14:textId="77777777" w:rsidR="00522F7E" w:rsidRDefault="00522F7E" w:rsidP="00522F7E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2562C2C6" w14:textId="4F8551D0" w:rsidR="00522F7E" w:rsidRDefault="00522F7E" w:rsidP="00522F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DE520E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2562C2C7" w14:textId="77777777" w:rsidR="00522F7E" w:rsidRDefault="00522F7E" w:rsidP="00522F7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562C2C8" w14:textId="77777777" w:rsidR="00522F7E" w:rsidRDefault="00522F7E" w:rsidP="00522F7E">
      <w:pPr>
        <w:rPr>
          <w:sz w:val="26"/>
          <w:szCs w:val="26"/>
        </w:rPr>
      </w:pPr>
    </w:p>
    <w:p w14:paraId="2562C2C9" w14:textId="77777777" w:rsidR="00522F7E" w:rsidRDefault="00522F7E" w:rsidP="00522F7E">
      <w:pPr>
        <w:rPr>
          <w:sz w:val="26"/>
          <w:szCs w:val="26"/>
        </w:rPr>
      </w:pPr>
    </w:p>
    <w:p w14:paraId="088CFC2C" w14:textId="77777777" w:rsidR="00DE520E" w:rsidRPr="00CB6078" w:rsidRDefault="00DE520E" w:rsidP="00DE520E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23B2E865" w14:textId="77777777" w:rsidR="00DE520E" w:rsidRPr="00CB6078" w:rsidRDefault="00DE520E" w:rsidP="00DE520E">
      <w:pPr>
        <w:ind w:firstLine="0"/>
        <w:rPr>
          <w:sz w:val="26"/>
          <w:szCs w:val="26"/>
        </w:rPr>
      </w:pPr>
    </w:p>
    <w:p w14:paraId="2562C2CC" w14:textId="77777777" w:rsidR="008F73A3" w:rsidRPr="00697DC5" w:rsidRDefault="008F73A3" w:rsidP="00522F7E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A87979" w14:textId="77777777" w:rsidR="00765B08" w:rsidRDefault="00765B08">
      <w:r>
        <w:separator/>
      </w:r>
    </w:p>
  </w:endnote>
  <w:endnote w:type="continuationSeparator" w:id="0">
    <w:p w14:paraId="52222A15" w14:textId="77777777" w:rsidR="00765B08" w:rsidRDefault="00765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7A8521" w14:textId="77777777" w:rsidR="00765B08" w:rsidRDefault="00765B08">
      <w:r>
        <w:separator/>
      </w:r>
    </w:p>
  </w:footnote>
  <w:footnote w:type="continuationSeparator" w:id="0">
    <w:p w14:paraId="3242F88B" w14:textId="77777777" w:rsidR="00765B08" w:rsidRDefault="00765B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62C2D1" w14:textId="77777777" w:rsidR="00AD7048" w:rsidRDefault="009E56D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2562C2D2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7C7"/>
    <w:rsid w:val="00291868"/>
    <w:rsid w:val="002920BD"/>
    <w:rsid w:val="0029238F"/>
    <w:rsid w:val="00292425"/>
    <w:rsid w:val="00292C67"/>
    <w:rsid w:val="00293F8C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2FA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021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2F7E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481C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5FD7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5D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B08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277CB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6AFE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8789C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56D9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111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CDD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499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21C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2712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20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E4687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62C2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369D0-6E32-4A12-9588-1DA39507A6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16FB31-7F98-4B47-9E9E-E70E80B997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AB8518-0B8D-41A8-9B0A-60958EB29D2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77769A43-8C8A-42E1-A811-350F1E02E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873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Болгова Лидия Николаевна</cp:lastModifiedBy>
  <cp:revision>3</cp:revision>
  <cp:lastPrinted>2010-09-30T13:29:00Z</cp:lastPrinted>
  <dcterms:created xsi:type="dcterms:W3CDTF">2016-09-28T10:02:00Z</dcterms:created>
  <dcterms:modified xsi:type="dcterms:W3CDTF">2016-09-28T11:24:00Z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